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496FB" w14:textId="3DC8BDBA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1D09" w14:paraId="679496FE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96FC" w14:textId="77777777" w:rsidR="00031D09" w:rsidRDefault="00031D0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96FD" w14:textId="77777777" w:rsidR="00031D09" w:rsidRPr="00031D09" w:rsidRDefault="00AE47E8" w:rsidP="00031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E47E8">
              <w:rPr>
                <w:b/>
                <w:sz w:val="26"/>
                <w:szCs w:val="26"/>
                <w:lang w:val="en-US"/>
              </w:rPr>
              <w:t>203B_250</w:t>
            </w:r>
          </w:p>
        </w:tc>
      </w:tr>
      <w:tr w:rsidR="00031D09" w14:paraId="67949701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96FF" w14:textId="77777777" w:rsidR="00031D09" w:rsidRDefault="00031D0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9700" w14:textId="77777777" w:rsidR="00031D09" w:rsidRPr="00AE47E8" w:rsidRDefault="00AE47E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E47E8">
              <w:rPr>
                <w:b/>
                <w:sz w:val="24"/>
                <w:szCs w:val="24"/>
                <w:lang w:val="en-US"/>
              </w:rPr>
              <w:t>2115152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5B417A" w14:paraId="7DB4D109" w14:textId="77777777" w:rsidTr="0053733C">
        <w:trPr>
          <w:jc w:val="right"/>
        </w:trPr>
        <w:tc>
          <w:tcPr>
            <w:tcW w:w="5500" w:type="dxa"/>
            <w:hideMark/>
          </w:tcPr>
          <w:p w14:paraId="7300B88C" w14:textId="77777777" w:rsidR="005B417A" w:rsidRDefault="005B417A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5B417A" w:rsidRPr="006A2A48" w14:paraId="3023E977" w14:textId="77777777" w:rsidTr="0053733C">
        <w:trPr>
          <w:jc w:val="right"/>
        </w:trPr>
        <w:tc>
          <w:tcPr>
            <w:tcW w:w="5500" w:type="dxa"/>
            <w:hideMark/>
          </w:tcPr>
          <w:p w14:paraId="1CC441FB" w14:textId="77777777" w:rsidR="005B417A" w:rsidRPr="006A2A48" w:rsidRDefault="005B417A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5B417A" w:rsidRPr="006A2A48" w14:paraId="272FC1B1" w14:textId="77777777" w:rsidTr="0053733C">
        <w:trPr>
          <w:jc w:val="right"/>
        </w:trPr>
        <w:tc>
          <w:tcPr>
            <w:tcW w:w="5500" w:type="dxa"/>
            <w:hideMark/>
          </w:tcPr>
          <w:p w14:paraId="6CC0454E" w14:textId="77777777" w:rsidR="005B417A" w:rsidRPr="006A2A48" w:rsidRDefault="005B417A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5B417A" w:rsidRPr="006A2A48" w14:paraId="50BC17E0" w14:textId="77777777" w:rsidTr="0053733C">
        <w:trPr>
          <w:jc w:val="right"/>
        </w:trPr>
        <w:tc>
          <w:tcPr>
            <w:tcW w:w="5500" w:type="dxa"/>
            <w:hideMark/>
          </w:tcPr>
          <w:p w14:paraId="6E265C9E" w14:textId="77777777" w:rsidR="005B417A" w:rsidRPr="006A2A48" w:rsidRDefault="005B417A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5B417A" w14:paraId="4BFDD54D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AECDD97" w14:textId="77777777" w:rsidR="005B417A" w:rsidRDefault="005B417A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5B417A" w:rsidRPr="006A2A48" w14:paraId="0FFED1F1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63ECD6F1" w14:textId="77777777" w:rsidR="005B417A" w:rsidRPr="006A2A48" w:rsidRDefault="005B417A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7949707" w14:textId="77777777" w:rsidR="0026453A" w:rsidRPr="00697DC5" w:rsidRDefault="0026453A" w:rsidP="0026453A"/>
    <w:p w14:paraId="67949708" w14:textId="77777777" w:rsidR="0026453A" w:rsidRPr="00697DC5" w:rsidRDefault="0026453A" w:rsidP="0026453A"/>
    <w:p w14:paraId="67949709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6794970A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92AD5">
        <w:rPr>
          <w:b/>
          <w:sz w:val="26"/>
          <w:szCs w:val="26"/>
        </w:rPr>
        <w:t>(</w:t>
      </w:r>
      <w:r w:rsidR="002840B4" w:rsidRPr="00802E19">
        <w:rPr>
          <w:b/>
          <w:sz w:val="26"/>
          <w:szCs w:val="26"/>
        </w:rPr>
        <w:t>Болт М12х50</w:t>
      </w:r>
      <w:r w:rsidR="00292AD5">
        <w:rPr>
          <w:b/>
          <w:sz w:val="26"/>
          <w:szCs w:val="26"/>
        </w:rPr>
        <w:t>)</w:t>
      </w:r>
      <w:r w:rsidR="00802E1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794970B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794970C" w14:textId="77777777"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794970D" w14:textId="77777777" w:rsidR="00292AD5" w:rsidRDefault="00292AD5" w:rsidP="00292AD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6794970E" w14:textId="77777777" w:rsidR="00292AD5" w:rsidRDefault="00292AD5" w:rsidP="00292AD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794970F" w14:textId="77777777"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7949710" w14:textId="77777777" w:rsidR="00292AD5" w:rsidRDefault="00292AD5" w:rsidP="00292AD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7949711" w14:textId="77777777"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7949712" w14:textId="77777777"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7949713" w14:textId="77777777"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7949714" w14:textId="77777777"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7949715" w14:textId="77777777"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7949716" w14:textId="77777777"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7949717" w14:textId="3DDC43CF" w:rsidR="00292AD5" w:rsidRDefault="00292AD5" w:rsidP="00292AD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5B417A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7949718" w14:textId="77777777" w:rsidR="00292AD5" w:rsidRDefault="00292AD5" w:rsidP="00292AD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7949719" w14:textId="77777777" w:rsidR="00292AD5" w:rsidRDefault="00292AD5" w:rsidP="00292AD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6794971A" w14:textId="77777777" w:rsidR="00292AD5" w:rsidRDefault="00292AD5" w:rsidP="00292AD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794971B" w14:textId="77777777" w:rsidR="00292AD5" w:rsidRDefault="00292AD5" w:rsidP="00292AD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794971C" w14:textId="77777777" w:rsidR="00292AD5" w:rsidRDefault="00292AD5" w:rsidP="00292AD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794971D" w14:textId="77777777" w:rsidR="00292AD5" w:rsidRDefault="00292AD5" w:rsidP="00292AD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794971E" w14:textId="77777777"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794971F" w14:textId="77777777"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7949720" w14:textId="77777777" w:rsidR="00292AD5" w:rsidRDefault="00292AD5" w:rsidP="00292AD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7949721" w14:textId="77777777" w:rsidR="00292AD5" w:rsidRDefault="00292AD5" w:rsidP="00292AD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7949722" w14:textId="77777777" w:rsidR="00292AD5" w:rsidRDefault="00292AD5" w:rsidP="00292AD5">
      <w:pPr>
        <w:spacing w:line="276" w:lineRule="auto"/>
        <w:rPr>
          <w:sz w:val="24"/>
          <w:szCs w:val="24"/>
        </w:rPr>
      </w:pPr>
    </w:p>
    <w:p w14:paraId="67949723" w14:textId="77777777"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7949724" w14:textId="77777777"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7949725" w14:textId="77777777"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7949726" w14:textId="77777777"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7949727" w14:textId="77777777"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7949728" w14:textId="77777777"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7949729" w14:textId="77777777"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794972A" w14:textId="77777777"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794972B" w14:textId="77777777"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794972C" w14:textId="77777777"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794972D" w14:textId="77777777"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794972E" w14:textId="77777777" w:rsidR="00292AD5" w:rsidRDefault="00292AD5" w:rsidP="00292AD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794972F" w14:textId="77777777" w:rsidR="00292AD5" w:rsidRDefault="00292AD5" w:rsidP="00292AD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7949730" w14:textId="77777777" w:rsidR="00292AD5" w:rsidRDefault="00292AD5" w:rsidP="00292AD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7949731" w14:textId="2788E5F0"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B417A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7949732" w14:textId="77777777" w:rsidR="00292AD5" w:rsidRDefault="00292AD5" w:rsidP="00292AD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7949733" w14:textId="77777777" w:rsidR="00292AD5" w:rsidRDefault="00292AD5" w:rsidP="00292AD5">
      <w:pPr>
        <w:rPr>
          <w:sz w:val="26"/>
          <w:szCs w:val="26"/>
        </w:rPr>
      </w:pPr>
    </w:p>
    <w:p w14:paraId="67949734" w14:textId="77777777" w:rsidR="00292AD5" w:rsidRDefault="00292AD5" w:rsidP="00292AD5">
      <w:pPr>
        <w:rPr>
          <w:sz w:val="26"/>
          <w:szCs w:val="26"/>
        </w:rPr>
      </w:pPr>
    </w:p>
    <w:p w14:paraId="30234650" w14:textId="77777777" w:rsidR="005B417A" w:rsidRPr="00CB6078" w:rsidRDefault="005B417A" w:rsidP="005B417A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7949737" w14:textId="77777777" w:rsidR="008F73A3" w:rsidRPr="00697DC5" w:rsidRDefault="008F73A3" w:rsidP="00292AD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CEEA2" w14:textId="77777777" w:rsidR="001F4D95" w:rsidRDefault="001F4D95">
      <w:r>
        <w:separator/>
      </w:r>
    </w:p>
  </w:endnote>
  <w:endnote w:type="continuationSeparator" w:id="0">
    <w:p w14:paraId="3BD63A71" w14:textId="77777777" w:rsidR="001F4D95" w:rsidRDefault="001F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D1ADE" w14:textId="77777777" w:rsidR="001F4D95" w:rsidRDefault="001F4D95">
      <w:r>
        <w:separator/>
      </w:r>
    </w:p>
  </w:footnote>
  <w:footnote w:type="continuationSeparator" w:id="0">
    <w:p w14:paraId="51D5DF0A" w14:textId="77777777" w:rsidR="001F4D95" w:rsidRDefault="001F4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4973C" w14:textId="77777777" w:rsidR="00AD7048" w:rsidRDefault="006677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794973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155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1D09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802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D95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0B4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AD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0828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654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2E89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321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192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17A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749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FC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2E1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44B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562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F61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47E8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2C8A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32A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496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99E2A-4C05-49B0-8806-0FB36858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070BAD-E413-4DB6-BAF3-6BED0F7B3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A946B9-0668-498C-83B9-FDEAFD9D84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E69AA73-EBE8-4544-9E79-095B3D43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2016-09-28T09:55:00Z</dcterms:created>
  <dcterms:modified xsi:type="dcterms:W3CDTF">2016-09-28T11:09:00Z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